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2A68B" w14:textId="56E5DBBB" w:rsidR="003A4209" w:rsidRPr="00C20E09" w:rsidRDefault="003A4209" w:rsidP="123927D0">
      <w:pPr>
        <w:spacing w:line="320" w:lineRule="exact"/>
        <w:rPr>
          <w:rFonts w:ascii="MS Mincho" w:hAnsi="MS Mincho"/>
          <w:sz w:val="22"/>
          <w:highlight w:val="yellow"/>
        </w:rPr>
      </w:pPr>
    </w:p>
    <w:p w14:paraId="64AC1356" w14:textId="77777777" w:rsidR="00B36EE6" w:rsidRDefault="00B36EE6" w:rsidP="003A4209">
      <w:pPr>
        <w:spacing w:line="320" w:lineRule="exact"/>
        <w:jc w:val="center"/>
        <w:rPr>
          <w:rFonts w:ascii="MS Mincho" w:hAnsi="MS Mincho"/>
          <w:sz w:val="28"/>
          <w:szCs w:val="32"/>
        </w:rPr>
      </w:pPr>
    </w:p>
    <w:p w14:paraId="22128788" w14:textId="2B98137E" w:rsidR="00E72397" w:rsidRPr="00B331DC" w:rsidRDefault="00587D6C" w:rsidP="00DB1A88">
      <w:pPr>
        <w:spacing w:line="320" w:lineRule="exact"/>
        <w:jc w:val="center"/>
        <w:rPr>
          <w:rFonts w:ascii="MS Mincho" w:hAnsi="MS Mincho"/>
          <w:sz w:val="22"/>
        </w:rPr>
      </w:pPr>
      <w:r>
        <w:rPr>
          <w:rFonts w:ascii="MS Mincho" w:hAnsi="MS Mincho" w:hint="eastAsia"/>
          <w:sz w:val="28"/>
          <w:szCs w:val="32"/>
        </w:rPr>
        <w:t>自己資金</w:t>
      </w:r>
      <w:r w:rsidR="008374A9">
        <w:rPr>
          <w:rFonts w:ascii="MS Mincho" w:hAnsi="MS Mincho" w:hint="eastAsia"/>
          <w:sz w:val="28"/>
          <w:szCs w:val="32"/>
        </w:rPr>
        <w:t>に関する</w:t>
      </w:r>
      <w:r>
        <w:rPr>
          <w:rFonts w:ascii="MS Mincho" w:hAnsi="MS Mincho" w:hint="eastAsia"/>
          <w:sz w:val="28"/>
          <w:szCs w:val="32"/>
        </w:rPr>
        <w:t>申請</w:t>
      </w:r>
      <w:r w:rsidR="00DB1A88">
        <w:rPr>
          <w:rFonts w:ascii="MS Mincho" w:hAnsi="MS Mincho" w:hint="eastAsia"/>
          <w:sz w:val="28"/>
          <w:szCs w:val="32"/>
        </w:rPr>
        <w:t>書</w:t>
      </w:r>
    </w:p>
    <w:p w14:paraId="3BE63131" w14:textId="77777777" w:rsidR="00EB0085" w:rsidRPr="00785505" w:rsidRDefault="00EB0085" w:rsidP="009936E2">
      <w:pPr>
        <w:spacing w:line="320" w:lineRule="exact"/>
        <w:ind w:left="1680" w:firstLine="840"/>
        <w:jc w:val="right"/>
        <w:rPr>
          <w:rFonts w:ascii="MS Mincho" w:hAnsi="MS Mincho"/>
          <w:sz w:val="22"/>
        </w:rPr>
      </w:pPr>
      <w:r w:rsidRPr="00785505">
        <w:rPr>
          <w:rFonts w:ascii="MS Mincho" w:hAnsi="MS Mincho" w:hint="eastAsia"/>
          <w:sz w:val="22"/>
        </w:rPr>
        <w:t xml:space="preserve"> 　年　 月　 日</w:t>
      </w:r>
    </w:p>
    <w:p w14:paraId="08F9F4E7" w14:textId="77777777" w:rsidR="00AC14CD" w:rsidRPr="00785505" w:rsidRDefault="00AC14CD" w:rsidP="009936E2">
      <w:pPr>
        <w:spacing w:line="320" w:lineRule="exact"/>
        <w:ind w:left="1680" w:firstLine="840"/>
        <w:jc w:val="right"/>
        <w:rPr>
          <w:rFonts w:ascii="MS Mincho" w:hAnsi="MS Mincho"/>
          <w:sz w:val="22"/>
        </w:rPr>
      </w:pPr>
    </w:p>
    <w:p w14:paraId="7834FC0F" w14:textId="1031F636" w:rsidR="00AC14CD" w:rsidRPr="00785505" w:rsidRDefault="003132F1" w:rsidP="123927D0">
      <w:pPr>
        <w:spacing w:line="320" w:lineRule="exact"/>
        <w:jc w:val="left"/>
        <w:rPr>
          <w:rFonts w:ascii="MS Mincho" w:hAnsi="MS Mincho"/>
          <w:sz w:val="22"/>
        </w:rPr>
      </w:pPr>
      <w:ins w:id="0" w:author="Author">
        <w:r w:rsidRPr="00F6640C">
          <w:rPr>
            <w:rFonts w:hint="eastAsia"/>
            <w:color w:val="000000" w:themeColor="text1"/>
            <w:shd w:val="pct15" w:color="auto" w:fill="FFFFFF"/>
            <w:rPrChange w:id="1" w:author="Author">
              <w:rPr>
                <w:rFonts w:hint="eastAsia"/>
              </w:rPr>
            </w:rPrChange>
          </w:rPr>
          <w:t>公益財団法人</w:t>
        </w:r>
        <w:proofErr w:type="gramStart"/>
        <w:r w:rsidRPr="00F6640C">
          <w:rPr>
            <w:rFonts w:hint="eastAsia"/>
            <w:color w:val="000000" w:themeColor="text1"/>
            <w:shd w:val="pct15" w:color="auto" w:fill="FFFFFF"/>
            <w:rPrChange w:id="2" w:author="Author">
              <w:rPr>
                <w:rFonts w:hint="eastAsia"/>
              </w:rPr>
            </w:rPrChange>
          </w:rPr>
          <w:t>みらい</w:t>
        </w:r>
        <w:proofErr w:type="gramEnd"/>
        <w:r w:rsidRPr="00F6640C">
          <w:rPr>
            <w:rFonts w:hint="eastAsia"/>
            <w:color w:val="000000" w:themeColor="text1"/>
            <w:shd w:val="pct15" w:color="auto" w:fill="FFFFFF"/>
            <w:rPrChange w:id="3" w:author="Author">
              <w:rPr>
                <w:rFonts w:hint="eastAsia"/>
              </w:rPr>
            </w:rPrChange>
          </w:rPr>
          <w:t>ファンド沖縄</w:t>
        </w:r>
      </w:ins>
      <w:del w:id="4" w:author="Author">
        <w:r w:rsidR="00C5580A" w:rsidRPr="00F6640C" w:rsidDel="003132F1">
          <w:rPr>
            <w:rFonts w:ascii="MS Mincho" w:hAnsi="MS Mincho"/>
            <w:sz w:val="22"/>
            <w:highlight w:val="yellow"/>
            <w:shd w:val="pct15" w:color="auto" w:fill="FFFFFF"/>
          </w:rPr>
          <w:delText>資金分配団体名称</w:delText>
        </w:r>
      </w:del>
      <w:r w:rsidR="00EB0085" w:rsidRPr="00F6640C">
        <w:rPr>
          <w:rFonts w:ascii="MS Mincho" w:hAnsi="MS Mincho"/>
          <w:sz w:val="22"/>
          <w:shd w:val="pct15" w:color="auto" w:fill="FFFFFF"/>
          <w:rPrChange w:id="5" w:author="Author">
            <w:rPr>
              <w:rFonts w:ascii="MS Mincho" w:hAnsi="MS Mincho"/>
              <w:sz w:val="22"/>
            </w:rPr>
          </w:rPrChange>
        </w:rPr>
        <w:t xml:space="preserve">　</w:t>
      </w:r>
      <w:r w:rsidR="00EB0085" w:rsidRPr="123927D0">
        <w:rPr>
          <w:rFonts w:ascii="MS Mincho" w:hAnsi="MS Mincho"/>
          <w:sz w:val="22"/>
        </w:rPr>
        <w:t>殿</w:t>
      </w:r>
    </w:p>
    <w:p w14:paraId="23B6C9DB" w14:textId="77777777" w:rsidR="00AC14CD" w:rsidRPr="00785505" w:rsidRDefault="00AC14CD" w:rsidP="009936E2">
      <w:pPr>
        <w:spacing w:line="320" w:lineRule="exact"/>
        <w:jc w:val="left"/>
        <w:rPr>
          <w:rFonts w:ascii="MS Mincho" w:hAnsi="MS Mincho"/>
          <w:sz w:val="22"/>
        </w:rPr>
      </w:pPr>
    </w:p>
    <w:p w14:paraId="366A9A85" w14:textId="77777777" w:rsidR="00AC14CD" w:rsidRPr="00785505" w:rsidRDefault="00AC14CD" w:rsidP="00B36EE6">
      <w:pPr>
        <w:spacing w:line="320" w:lineRule="exact"/>
        <w:ind w:firstLineChars="2100" w:firstLine="4620"/>
        <w:jc w:val="left"/>
        <w:rPr>
          <w:rFonts w:ascii="MS Mincho" w:hAnsi="MS Mincho"/>
          <w:sz w:val="22"/>
        </w:rPr>
      </w:pPr>
      <w:r w:rsidRPr="00785505">
        <w:rPr>
          <w:rFonts w:ascii="MS Mincho" w:hAnsi="MS Mincho" w:hint="eastAsia"/>
          <w:sz w:val="22"/>
        </w:rPr>
        <w:t>申請団体</w:t>
      </w:r>
      <w:r w:rsidR="00607B93" w:rsidRPr="00785505">
        <w:rPr>
          <w:rFonts w:ascii="MS Mincho" w:hAnsi="MS Mincho" w:hint="eastAsia"/>
          <w:sz w:val="22"/>
        </w:rPr>
        <w:t>の名称</w:t>
      </w:r>
    </w:p>
    <w:p w14:paraId="32B6B07E" w14:textId="77777777" w:rsidR="00607B93" w:rsidRPr="00785505" w:rsidRDefault="00607B93" w:rsidP="00B36EE6">
      <w:pPr>
        <w:spacing w:line="320" w:lineRule="exact"/>
        <w:ind w:firstLineChars="2100" w:firstLine="4620"/>
        <w:jc w:val="left"/>
        <w:rPr>
          <w:rFonts w:ascii="MS Mincho" w:hAnsi="MS Mincho"/>
          <w:sz w:val="22"/>
        </w:rPr>
      </w:pPr>
      <w:r w:rsidRPr="00785505">
        <w:rPr>
          <w:rFonts w:ascii="MS Mincho" w:hAnsi="MS Mincho" w:hint="eastAsia"/>
          <w:sz w:val="22"/>
        </w:rPr>
        <w:t xml:space="preserve">代表者の氏名　</w:t>
      </w:r>
      <w:r w:rsidRPr="00785505">
        <w:rPr>
          <w:rFonts w:ascii="MS Mincho" w:hAnsi="MS Mincho"/>
          <w:sz w:val="22"/>
        </w:rPr>
        <w:tab/>
      </w:r>
      <w:r w:rsidRPr="00785505">
        <w:rPr>
          <w:rFonts w:ascii="MS Mincho" w:hAnsi="MS Mincho" w:hint="eastAsia"/>
          <w:sz w:val="22"/>
        </w:rPr>
        <w:t xml:space="preserve">　</w:t>
      </w:r>
      <w:r w:rsidR="00AC14CD" w:rsidRPr="00785505">
        <w:rPr>
          <w:rFonts w:ascii="MS Mincho" w:hAnsi="MS Mincho" w:hint="eastAsia"/>
          <w:sz w:val="22"/>
        </w:rPr>
        <w:t xml:space="preserve">　　　　</w:t>
      </w:r>
      <w:r w:rsidRPr="00785505">
        <w:rPr>
          <w:rFonts w:ascii="MS Mincho" w:hAnsi="MS Mincho" w:hint="eastAsia"/>
          <w:sz w:val="22"/>
        </w:rPr>
        <w:t xml:space="preserve">　　　　</w:t>
      </w:r>
      <w:r w:rsidR="00B36EE6">
        <w:rPr>
          <w:rFonts w:ascii="MS Mincho" w:hAnsi="MS Mincho" w:hint="eastAsia"/>
          <w:sz w:val="22"/>
        </w:rPr>
        <w:t xml:space="preserve">　　</w:t>
      </w:r>
      <w:r w:rsidRPr="00785505">
        <w:rPr>
          <w:rFonts w:ascii="MS Mincho" w:hAnsi="MS Mincho" w:hint="eastAsia"/>
          <w:sz w:val="22"/>
        </w:rPr>
        <w:t>印</w:t>
      </w:r>
    </w:p>
    <w:p w14:paraId="259D92E3" w14:textId="77777777" w:rsidR="00E72397" w:rsidRPr="00785505" w:rsidRDefault="00E72397" w:rsidP="009936E2">
      <w:pPr>
        <w:spacing w:line="320" w:lineRule="exact"/>
        <w:ind w:left="1680" w:firstLine="840"/>
        <w:jc w:val="right"/>
        <w:rPr>
          <w:rFonts w:ascii="MS Mincho" w:hAnsi="MS Mincho"/>
          <w:sz w:val="22"/>
        </w:rPr>
      </w:pPr>
    </w:p>
    <w:p w14:paraId="2918E263" w14:textId="77777777" w:rsidR="009936E2" w:rsidRDefault="009936E2" w:rsidP="009936E2">
      <w:pPr>
        <w:spacing w:line="320" w:lineRule="exact"/>
        <w:ind w:left="1680" w:firstLine="840"/>
        <w:jc w:val="right"/>
        <w:rPr>
          <w:rFonts w:ascii="MS Mincho" w:hAnsi="MS Mincho"/>
          <w:sz w:val="22"/>
        </w:rPr>
      </w:pPr>
    </w:p>
    <w:p w14:paraId="3AB1B43A" w14:textId="77777777" w:rsidR="008F097E" w:rsidRDefault="008F097E" w:rsidP="009936E2">
      <w:pPr>
        <w:spacing w:line="320" w:lineRule="exact"/>
        <w:ind w:left="1680" w:firstLine="840"/>
        <w:jc w:val="right"/>
        <w:rPr>
          <w:rFonts w:ascii="MS Mincho" w:hAnsi="MS Mincho"/>
          <w:sz w:val="22"/>
        </w:rPr>
      </w:pPr>
    </w:p>
    <w:p w14:paraId="0F79A79C" w14:textId="3DD23E56" w:rsidR="002E11CE" w:rsidRDefault="002E11CE" w:rsidP="00DB1A88">
      <w:pPr>
        <w:spacing w:line="320" w:lineRule="exact"/>
        <w:rPr>
          <w:rFonts w:ascii="MS Mincho" w:hAnsi="MS Mincho"/>
          <w:color w:val="FF0000"/>
          <w:sz w:val="22"/>
        </w:rPr>
      </w:pPr>
    </w:p>
    <w:p w14:paraId="45AE4926" w14:textId="77777777" w:rsidR="0083683F" w:rsidRDefault="0083683F" w:rsidP="00DB1A88">
      <w:pPr>
        <w:spacing w:line="320" w:lineRule="exact"/>
        <w:rPr>
          <w:rFonts w:ascii="MS Mincho" w:hAnsi="MS Mincho"/>
          <w:color w:val="FF0000"/>
          <w:sz w:val="22"/>
        </w:rPr>
      </w:pPr>
    </w:p>
    <w:p w14:paraId="5ED98CB0" w14:textId="547AA9FC" w:rsidR="00043764" w:rsidRPr="002E4259" w:rsidRDefault="00CA54B7" w:rsidP="123927D0">
      <w:pPr>
        <w:ind w:firstLineChars="100" w:firstLine="220"/>
        <w:rPr>
          <w:rFonts w:ascii="MS Mincho" w:hAnsi="MS Mincho"/>
          <w:sz w:val="22"/>
        </w:rPr>
      </w:pPr>
      <w:r w:rsidRPr="123927D0">
        <w:rPr>
          <w:rFonts w:ascii="MS Mincho" w:hAnsi="MS Mincho"/>
          <w:sz w:val="22"/>
        </w:rPr>
        <w:t>当団体は、</w:t>
      </w:r>
      <w:bookmarkStart w:id="6" w:name="_Hlk23508319"/>
      <w:ins w:id="7" w:author="Author">
        <w:r w:rsidR="003132F1">
          <w:rPr>
            <w:rFonts w:hint="eastAsia"/>
          </w:rPr>
          <w:t>公益財団法人</w:t>
        </w:r>
        <w:proofErr w:type="gramStart"/>
        <w:r w:rsidR="003132F1">
          <w:rPr>
            <w:rFonts w:hint="eastAsia"/>
          </w:rPr>
          <w:t>みらい</w:t>
        </w:r>
        <w:proofErr w:type="gramEnd"/>
        <w:r w:rsidR="003132F1">
          <w:rPr>
            <w:rFonts w:hint="eastAsia"/>
          </w:rPr>
          <w:t>ファンド沖縄</w:t>
        </w:r>
      </w:ins>
      <w:del w:id="8" w:author="Author">
        <w:r w:rsidR="00DB1A88" w:rsidRPr="123927D0" w:rsidDel="003132F1">
          <w:rPr>
            <w:rFonts w:ascii="MS Mincho" w:hAnsi="MS Mincho"/>
            <w:sz w:val="22"/>
            <w:highlight w:val="yellow"/>
            <w:shd w:val="pct15" w:color="auto" w:fill="FFFFFF"/>
          </w:rPr>
          <w:delText>資金分配団体名称</w:delText>
        </w:r>
      </w:del>
      <w:r w:rsidR="00DB1A88" w:rsidRPr="123927D0">
        <w:rPr>
          <w:rFonts w:ascii="MS Mincho" w:hAnsi="MS Mincho"/>
          <w:sz w:val="22"/>
        </w:rPr>
        <w:t>が行う助成事業に</w:t>
      </w:r>
      <w:r w:rsidRPr="123927D0">
        <w:rPr>
          <w:rFonts w:ascii="MS Mincho" w:hAnsi="MS Mincho"/>
          <w:sz w:val="22"/>
        </w:rPr>
        <w:t>実行</w:t>
      </w:r>
      <w:bookmarkEnd w:id="6"/>
      <w:r w:rsidRPr="123927D0">
        <w:rPr>
          <w:rFonts w:ascii="MS Mincho" w:hAnsi="MS Mincho"/>
          <w:sz w:val="22"/>
        </w:rPr>
        <w:t>団体としての申請を行うに際し、</w:t>
      </w:r>
      <w:r w:rsidR="00DB1A88" w:rsidRPr="123927D0">
        <w:rPr>
          <w:rFonts w:ascii="MS Mincho" w:hAnsi="MS Mincho"/>
          <w:sz w:val="22"/>
        </w:rPr>
        <w:t>事業に係る経費の20%以上は</w:t>
      </w:r>
      <w:r w:rsidR="00F2149E" w:rsidRPr="123927D0">
        <w:rPr>
          <w:rFonts w:ascii="MS Mincho" w:hAnsi="MS Mincho"/>
          <w:sz w:val="22"/>
        </w:rPr>
        <w:t>自己負担分として、</w:t>
      </w:r>
      <w:r w:rsidR="00DB1A88" w:rsidRPr="123927D0">
        <w:rPr>
          <w:rFonts w:ascii="MS Mincho" w:hAnsi="MS Mincho"/>
          <w:sz w:val="22"/>
        </w:rPr>
        <w:t>自己資金又は民間からの資金</w:t>
      </w:r>
      <w:r w:rsidR="00043764" w:rsidRPr="123927D0">
        <w:rPr>
          <w:rFonts w:ascii="MS Mincho" w:hAnsi="MS Mincho"/>
          <w:sz w:val="22"/>
        </w:rPr>
        <w:t>を</w:t>
      </w:r>
      <w:r w:rsidR="00DB1A88" w:rsidRPr="123927D0">
        <w:rPr>
          <w:rFonts w:ascii="MS Mincho" w:hAnsi="MS Mincho"/>
          <w:sz w:val="22"/>
        </w:rPr>
        <w:t>確保</w:t>
      </w:r>
      <w:r w:rsidR="002E4259" w:rsidRPr="123927D0">
        <w:rPr>
          <w:rFonts w:ascii="MS Mincho" w:hAnsi="MS Mincho"/>
          <w:sz w:val="22"/>
        </w:rPr>
        <w:t>する</w:t>
      </w:r>
      <w:r w:rsidR="00043764" w:rsidRPr="123927D0">
        <w:rPr>
          <w:rFonts w:ascii="MS Mincho" w:hAnsi="MS Mincho"/>
          <w:sz w:val="22"/>
        </w:rPr>
        <w:t>原則について理解し、下記の通り申請致します。</w:t>
      </w:r>
    </w:p>
    <w:p w14:paraId="18D6D571" w14:textId="77777777" w:rsidR="00DB1A88" w:rsidRDefault="00DB1A88" w:rsidP="00CA54B7">
      <w:pPr>
        <w:ind w:firstLineChars="100" w:firstLine="220"/>
        <w:rPr>
          <w:rFonts w:ascii="MS Mincho" w:hAnsi="MS Mincho"/>
          <w:color w:val="FF0000"/>
          <w:sz w:val="22"/>
          <w:shd w:val="pct15" w:color="auto" w:fill="FFFFFF"/>
        </w:rPr>
      </w:pPr>
    </w:p>
    <w:p w14:paraId="079A22EF" w14:textId="049EAA82" w:rsidR="00BF173D" w:rsidRPr="00D1757B" w:rsidRDefault="00D1757B" w:rsidP="00D1757B">
      <w:pPr>
        <w:spacing w:line="320" w:lineRule="exact"/>
        <w:jc w:val="center"/>
        <w:rPr>
          <w:rFonts w:ascii="MS Mincho" w:hAnsi="MS Mincho"/>
          <w:sz w:val="22"/>
        </w:rPr>
      </w:pPr>
      <w:r>
        <w:rPr>
          <w:rFonts w:ascii="MS Mincho" w:hAnsi="MS Mincho" w:hint="eastAsia"/>
          <w:sz w:val="22"/>
        </w:rPr>
        <w:t>記</w:t>
      </w:r>
    </w:p>
    <w:p w14:paraId="516076C8" w14:textId="77777777" w:rsidR="00BF173D" w:rsidRDefault="00BF173D" w:rsidP="00785505">
      <w:pPr>
        <w:spacing w:line="320" w:lineRule="exact"/>
        <w:ind w:left="660" w:hangingChars="300" w:hanging="660"/>
        <w:jc w:val="left"/>
        <w:rPr>
          <w:rFonts w:ascii="MS Mincho" w:hAnsi="MS Mincho"/>
          <w:sz w:val="22"/>
        </w:rPr>
      </w:pP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2694"/>
        <w:gridCol w:w="6945"/>
      </w:tblGrid>
      <w:tr w:rsidR="00BF173D" w14:paraId="377772B5" w14:textId="77777777" w:rsidTr="014CB10C">
        <w:trPr>
          <w:trHeight w:val="300"/>
        </w:trPr>
        <w:tc>
          <w:tcPr>
            <w:tcW w:w="2694" w:type="dxa"/>
            <w:shd w:val="clear" w:color="auto" w:fill="D0CECE" w:themeFill="background2" w:themeFillShade="E6"/>
          </w:tcPr>
          <w:p w14:paraId="4DF3925E" w14:textId="77777777" w:rsidR="00265F63" w:rsidRDefault="00265F63" w:rsidP="00265F63">
            <w:pPr>
              <w:spacing w:line="320" w:lineRule="exact"/>
              <w:jc w:val="center"/>
              <w:rPr>
                <w:rFonts w:ascii="MS Mincho" w:hAnsi="MS Mincho"/>
                <w:b/>
                <w:bCs/>
                <w:sz w:val="22"/>
              </w:rPr>
            </w:pPr>
          </w:p>
          <w:p w14:paraId="280D2899" w14:textId="77777777" w:rsidR="00265F63" w:rsidRDefault="00E72996" w:rsidP="00E72996">
            <w:pPr>
              <w:spacing w:line="320" w:lineRule="exact"/>
              <w:jc w:val="center"/>
              <w:rPr>
                <w:rFonts w:ascii="MS Mincho" w:hAnsi="MS Mincho"/>
                <w:b/>
                <w:bCs/>
                <w:sz w:val="22"/>
              </w:rPr>
            </w:pPr>
            <w:r>
              <w:rPr>
                <w:rFonts w:ascii="MS Mincho" w:hAnsi="MS Mincho" w:hint="eastAsia"/>
                <w:b/>
                <w:bCs/>
                <w:sz w:val="22"/>
              </w:rPr>
              <w:t>特例申請</w:t>
            </w:r>
          </w:p>
          <w:p w14:paraId="4A461729" w14:textId="0D76F7CD" w:rsidR="00E72996" w:rsidRPr="00265F63" w:rsidRDefault="00E72996" w:rsidP="00E72996">
            <w:pPr>
              <w:spacing w:line="320" w:lineRule="exact"/>
              <w:jc w:val="center"/>
              <w:rPr>
                <w:rFonts w:ascii="MS Mincho" w:hAnsi="MS Mincho"/>
                <w:b/>
                <w:bCs/>
                <w:sz w:val="22"/>
              </w:rPr>
            </w:pPr>
          </w:p>
        </w:tc>
        <w:tc>
          <w:tcPr>
            <w:tcW w:w="6945" w:type="dxa"/>
            <w:shd w:val="clear" w:color="auto" w:fill="D0CECE" w:themeFill="background2" w:themeFillShade="E6"/>
          </w:tcPr>
          <w:p w14:paraId="345A817D" w14:textId="77777777" w:rsidR="00265F63" w:rsidRDefault="00265F63" w:rsidP="00265F63">
            <w:pPr>
              <w:spacing w:line="320" w:lineRule="exact"/>
              <w:jc w:val="center"/>
              <w:rPr>
                <w:rFonts w:ascii="MS Mincho" w:hAnsi="MS Mincho"/>
                <w:b/>
                <w:bCs/>
                <w:sz w:val="22"/>
              </w:rPr>
            </w:pPr>
          </w:p>
          <w:p w14:paraId="3DE8EDF1" w14:textId="77777777" w:rsidR="00BF173D" w:rsidRDefault="007D68D9" w:rsidP="00265F63">
            <w:pPr>
              <w:spacing w:line="320" w:lineRule="exact"/>
              <w:jc w:val="center"/>
              <w:rPr>
                <w:rFonts w:ascii="MS Mincho" w:hAnsi="MS Mincho"/>
                <w:b/>
                <w:bCs/>
                <w:sz w:val="22"/>
              </w:rPr>
            </w:pPr>
            <w:r>
              <w:rPr>
                <w:rFonts w:ascii="MS Mincho" w:hAnsi="MS Mincho" w:hint="eastAsia"/>
                <w:b/>
                <w:bCs/>
                <w:sz w:val="22"/>
              </w:rPr>
              <w:t>申請</w:t>
            </w:r>
            <w:r w:rsidR="00577235" w:rsidRPr="00265F63">
              <w:rPr>
                <w:rFonts w:ascii="MS Mincho" w:hAnsi="MS Mincho" w:hint="eastAsia"/>
                <w:b/>
                <w:bCs/>
                <w:sz w:val="22"/>
              </w:rPr>
              <w:t>理由</w:t>
            </w:r>
          </w:p>
          <w:p w14:paraId="7C788AF2" w14:textId="2EB96FEA" w:rsidR="00510CE8" w:rsidRPr="00265F63" w:rsidRDefault="00510CE8" w:rsidP="00510CE8">
            <w:pPr>
              <w:spacing w:line="320" w:lineRule="exact"/>
              <w:rPr>
                <w:rFonts w:ascii="MS Mincho" w:hAnsi="MS Mincho"/>
                <w:b/>
                <w:bCs/>
                <w:sz w:val="22"/>
              </w:rPr>
            </w:pPr>
          </w:p>
        </w:tc>
      </w:tr>
      <w:tr w:rsidR="00BF173D" w14:paraId="7284251F" w14:textId="77777777" w:rsidTr="014CB10C">
        <w:trPr>
          <w:trHeight w:val="300"/>
        </w:trPr>
        <w:tc>
          <w:tcPr>
            <w:tcW w:w="2694" w:type="dxa"/>
          </w:tcPr>
          <w:p w14:paraId="2D1FABCE" w14:textId="77777777" w:rsidR="00C54424" w:rsidRDefault="00C54424" w:rsidP="00785505">
            <w:pPr>
              <w:spacing w:line="320" w:lineRule="exact"/>
              <w:jc w:val="left"/>
              <w:rPr>
                <w:rFonts w:ascii="MS Mincho" w:hAnsi="MS Mincho"/>
                <w:sz w:val="22"/>
              </w:rPr>
            </w:pPr>
          </w:p>
          <w:p w14:paraId="0C36EF4B" w14:textId="09B4BD6E" w:rsidR="00E23535" w:rsidRPr="00E23535" w:rsidRDefault="007D68D9" w:rsidP="014CB10C">
            <w:pPr>
              <w:spacing w:line="320" w:lineRule="exact"/>
              <w:jc w:val="left"/>
              <w:rPr>
                <w:rFonts w:ascii="MS Mincho" w:hAnsi="MS Mincho"/>
                <w:sz w:val="22"/>
              </w:rPr>
            </w:pPr>
            <w:r w:rsidRPr="014CB10C">
              <w:rPr>
                <w:rFonts w:ascii="MS Mincho" w:hAnsi="MS Mincho"/>
                <w:sz w:val="22"/>
              </w:rPr>
              <w:t>事業に係る経費の20%以上とする自己負担分についての</w:t>
            </w:r>
            <w:r w:rsidR="00E23535" w:rsidRPr="014CB10C">
              <w:rPr>
                <w:rFonts w:ascii="MS Mincho" w:hAnsi="MS Mincho"/>
                <w:sz w:val="22"/>
              </w:rPr>
              <w:t>特例申請</w:t>
            </w:r>
            <w:r w:rsidR="007A296F" w:rsidRPr="014CB10C">
              <w:rPr>
                <w:rFonts w:ascii="MS Mincho" w:hAnsi="MS Mincho"/>
                <w:sz w:val="22"/>
              </w:rPr>
              <w:t>を</w:t>
            </w:r>
            <w:r w:rsidR="008A3EBF" w:rsidRPr="014CB10C">
              <w:rPr>
                <w:rFonts w:ascii="MS Mincho" w:hAnsi="MS Mincho"/>
                <w:sz w:val="22"/>
              </w:rPr>
              <w:t>致します。</w:t>
            </w:r>
          </w:p>
          <w:p w14:paraId="7C7848EA" w14:textId="4A055C0B" w:rsidR="00265F63" w:rsidRPr="00E23535" w:rsidRDefault="00E23535" w:rsidP="00E23535">
            <w:pPr>
              <w:spacing w:line="320" w:lineRule="exact"/>
              <w:jc w:val="left"/>
              <w:rPr>
                <w:rFonts w:ascii="MS Mincho" w:hAnsi="MS Mincho"/>
                <w:sz w:val="22"/>
              </w:rPr>
            </w:pPr>
            <w:r w:rsidRPr="00E23535">
              <w:rPr>
                <w:rFonts w:ascii="MS Mincho" w:hAnsi="MS Mincho" w:hint="eastAsia"/>
                <w:sz w:val="22"/>
              </w:rPr>
              <w:tab/>
            </w:r>
            <w:r w:rsidRPr="00E23535">
              <w:rPr>
                <w:rFonts w:ascii="MS Mincho" w:hAnsi="MS Mincho" w:hint="eastAsia"/>
                <w:sz w:val="22"/>
              </w:rPr>
              <w:tab/>
            </w:r>
            <w:r w:rsidRPr="00E23535">
              <w:rPr>
                <w:rFonts w:ascii="MS Mincho" w:hAnsi="MS Mincho" w:hint="eastAsia"/>
                <w:sz w:val="22"/>
              </w:rPr>
              <w:tab/>
            </w:r>
            <w:r w:rsidRPr="00E23535">
              <w:rPr>
                <w:rFonts w:ascii="MS Mincho" w:hAnsi="MS Mincho" w:hint="eastAsia"/>
                <w:sz w:val="22"/>
              </w:rPr>
              <w:tab/>
              <w:t xml:space="preserve"> </w:t>
            </w:r>
          </w:p>
        </w:tc>
        <w:tc>
          <w:tcPr>
            <w:tcW w:w="6945" w:type="dxa"/>
          </w:tcPr>
          <w:p w14:paraId="5E5EB64A" w14:textId="77777777" w:rsidR="00BF173D" w:rsidRDefault="00BF173D" w:rsidP="00577235">
            <w:pPr>
              <w:spacing w:line="320" w:lineRule="exact"/>
              <w:jc w:val="center"/>
              <w:rPr>
                <w:rFonts w:ascii="MS Mincho" w:hAnsi="MS Mincho"/>
                <w:sz w:val="22"/>
              </w:rPr>
            </w:pPr>
          </w:p>
        </w:tc>
      </w:tr>
    </w:tbl>
    <w:p w14:paraId="5FAF9B94" w14:textId="006C1BDA" w:rsidR="62A43087" w:rsidRDefault="62A43087" w:rsidP="014CB10C">
      <w:pPr>
        <w:pStyle w:val="ListParagraph"/>
        <w:numPr>
          <w:ilvl w:val="0"/>
          <w:numId w:val="4"/>
        </w:numPr>
        <w:spacing w:line="320" w:lineRule="exact"/>
        <w:ind w:leftChars="0"/>
        <w:jc w:val="left"/>
        <w:rPr>
          <w:rFonts w:ascii="MS Mincho" w:hAnsi="MS Mincho"/>
          <w:sz w:val="22"/>
        </w:rPr>
      </w:pPr>
      <w:r w:rsidRPr="014CB10C">
        <w:rPr>
          <w:rFonts w:ascii="MS Mincho" w:hAnsi="MS Mincho"/>
          <w:sz w:val="22"/>
        </w:rPr>
        <w:t>特例申請が「有」の場合には、申請理由を記載・提出してください。「無」の場合には、本申請書の提出は不要です。</w:t>
      </w:r>
    </w:p>
    <w:p w14:paraId="59515D93" w14:textId="2B454C9C" w:rsidR="00D1757B" w:rsidRPr="009914BC" w:rsidRDefault="00D1757B" w:rsidP="014CB10C">
      <w:pPr>
        <w:pStyle w:val="ListParagraph"/>
        <w:tabs>
          <w:tab w:val="left" w:pos="4130"/>
        </w:tabs>
        <w:spacing w:line="320" w:lineRule="exact"/>
        <w:ind w:leftChars="0" w:left="360"/>
        <w:jc w:val="left"/>
        <w:rPr>
          <w:rFonts w:ascii="MS Mincho" w:hAnsi="MS Mincho"/>
          <w:sz w:val="22"/>
        </w:rPr>
      </w:pPr>
    </w:p>
    <w:p w14:paraId="057FD90A" w14:textId="45368CBF" w:rsidR="00D1757B" w:rsidRPr="00D1757B" w:rsidRDefault="00D1757B" w:rsidP="00D1757B">
      <w:pPr>
        <w:spacing w:line="320" w:lineRule="exact"/>
        <w:jc w:val="right"/>
        <w:rPr>
          <w:rFonts w:ascii="MS Mincho" w:hAnsi="MS Mincho"/>
          <w:sz w:val="22"/>
        </w:rPr>
      </w:pPr>
      <w:r>
        <w:rPr>
          <w:rFonts w:ascii="MS Mincho" w:hAnsi="MS Mincho" w:hint="eastAsia"/>
          <w:sz w:val="22"/>
        </w:rPr>
        <w:t>以上</w:t>
      </w:r>
    </w:p>
    <w:sectPr w:rsidR="00D1757B" w:rsidRPr="00D1757B" w:rsidSect="00587D6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0D308" w14:textId="77777777" w:rsidR="0001363D" w:rsidRDefault="0001363D" w:rsidP="00790BEE">
      <w:r>
        <w:separator/>
      </w:r>
    </w:p>
  </w:endnote>
  <w:endnote w:type="continuationSeparator" w:id="0">
    <w:p w14:paraId="0C766570" w14:textId="77777777" w:rsidR="0001363D" w:rsidRDefault="0001363D" w:rsidP="00790BEE">
      <w:r>
        <w:continuationSeparator/>
      </w:r>
    </w:p>
  </w:endnote>
  <w:endnote w:type="continuationNotice" w:id="1">
    <w:p w14:paraId="64B41387" w14:textId="77777777" w:rsidR="0001363D" w:rsidRDefault="000136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08574" w14:textId="77777777" w:rsidR="0001363D" w:rsidRDefault="0001363D" w:rsidP="00790BEE">
      <w:r>
        <w:separator/>
      </w:r>
    </w:p>
  </w:footnote>
  <w:footnote w:type="continuationSeparator" w:id="0">
    <w:p w14:paraId="005D1D69" w14:textId="77777777" w:rsidR="0001363D" w:rsidRDefault="0001363D" w:rsidP="00790BEE">
      <w:r>
        <w:continuationSeparator/>
      </w:r>
    </w:p>
  </w:footnote>
  <w:footnote w:type="continuationNotice" w:id="1">
    <w:p w14:paraId="5985C5C4" w14:textId="77777777" w:rsidR="0001363D" w:rsidRDefault="0001363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93963"/>
    <w:multiLevelType w:val="hybridMultilevel"/>
    <w:tmpl w:val="DB8E9282"/>
    <w:lvl w:ilvl="0" w:tplc="1834D4A8">
      <w:start w:val="2"/>
      <w:numFmt w:val="bullet"/>
      <w:lvlText w:val="※"/>
      <w:lvlJc w:val="left"/>
      <w:pPr>
        <w:ind w:left="360" w:hanging="36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0D345B8"/>
    <w:multiLevelType w:val="hybridMultilevel"/>
    <w:tmpl w:val="7652BE72"/>
    <w:lvl w:ilvl="0" w:tplc="0F58FC02">
      <w:start w:val="2"/>
      <w:numFmt w:val="bullet"/>
      <w:lvlText w:val="※"/>
      <w:lvlJc w:val="left"/>
      <w:pPr>
        <w:ind w:left="360" w:hanging="36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200CB0"/>
    <w:multiLevelType w:val="hybridMultilevel"/>
    <w:tmpl w:val="560809A4"/>
    <w:lvl w:ilvl="0" w:tplc="B8EE33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3C30731"/>
    <w:multiLevelType w:val="hybridMultilevel"/>
    <w:tmpl w:val="FA0E8E80"/>
    <w:lvl w:ilvl="0" w:tplc="A566C960">
      <w:start w:val="2"/>
      <w:numFmt w:val="bullet"/>
      <w:lvlText w:val="※"/>
      <w:lvlJc w:val="left"/>
      <w:pPr>
        <w:ind w:left="360" w:hanging="36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42759418">
    <w:abstractNumId w:val="2"/>
  </w:num>
  <w:num w:numId="2" w16cid:durableId="690495858">
    <w:abstractNumId w:val="1"/>
  </w:num>
  <w:num w:numId="3" w16cid:durableId="644435214">
    <w:abstractNumId w:val="3"/>
  </w:num>
  <w:num w:numId="4" w16cid:durableId="754936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8C1"/>
    <w:rsid w:val="0001363D"/>
    <w:rsid w:val="00023ECE"/>
    <w:rsid w:val="00033B55"/>
    <w:rsid w:val="00043764"/>
    <w:rsid w:val="00045B76"/>
    <w:rsid w:val="000563DE"/>
    <w:rsid w:val="00070A7A"/>
    <w:rsid w:val="00075CCD"/>
    <w:rsid w:val="00081DBC"/>
    <w:rsid w:val="000E5043"/>
    <w:rsid w:val="00127521"/>
    <w:rsid w:val="00187A24"/>
    <w:rsid w:val="001B3806"/>
    <w:rsid w:val="001D081E"/>
    <w:rsid w:val="001D18AC"/>
    <w:rsid w:val="001E1421"/>
    <w:rsid w:val="001F1F8C"/>
    <w:rsid w:val="0020788C"/>
    <w:rsid w:val="00223772"/>
    <w:rsid w:val="00264911"/>
    <w:rsid w:val="00265F63"/>
    <w:rsid w:val="00293270"/>
    <w:rsid w:val="002B5F5A"/>
    <w:rsid w:val="002E11CE"/>
    <w:rsid w:val="002E4259"/>
    <w:rsid w:val="00307130"/>
    <w:rsid w:val="003132F1"/>
    <w:rsid w:val="00314994"/>
    <w:rsid w:val="00352AF6"/>
    <w:rsid w:val="003631E1"/>
    <w:rsid w:val="003800E0"/>
    <w:rsid w:val="003842F8"/>
    <w:rsid w:val="0039592A"/>
    <w:rsid w:val="003A4209"/>
    <w:rsid w:val="003B23BA"/>
    <w:rsid w:val="003B2F9C"/>
    <w:rsid w:val="003C6E45"/>
    <w:rsid w:val="004145E6"/>
    <w:rsid w:val="00420396"/>
    <w:rsid w:val="00425C41"/>
    <w:rsid w:val="004274E5"/>
    <w:rsid w:val="0043126F"/>
    <w:rsid w:val="00432EEF"/>
    <w:rsid w:val="00451DD3"/>
    <w:rsid w:val="00462D10"/>
    <w:rsid w:val="00466CAA"/>
    <w:rsid w:val="0048696D"/>
    <w:rsid w:val="0049384D"/>
    <w:rsid w:val="004B6938"/>
    <w:rsid w:val="004F639B"/>
    <w:rsid w:val="0050192C"/>
    <w:rsid w:val="00510CE8"/>
    <w:rsid w:val="0051522F"/>
    <w:rsid w:val="00522C60"/>
    <w:rsid w:val="00544EA9"/>
    <w:rsid w:val="00545123"/>
    <w:rsid w:val="005560D3"/>
    <w:rsid w:val="00564FA0"/>
    <w:rsid w:val="00577235"/>
    <w:rsid w:val="00587537"/>
    <w:rsid w:val="00587D6C"/>
    <w:rsid w:val="005F2F1E"/>
    <w:rsid w:val="00607B93"/>
    <w:rsid w:val="00613260"/>
    <w:rsid w:val="00665D02"/>
    <w:rsid w:val="0069091D"/>
    <w:rsid w:val="00692B6E"/>
    <w:rsid w:val="006A4B69"/>
    <w:rsid w:val="006B3BC9"/>
    <w:rsid w:val="006B444A"/>
    <w:rsid w:val="006D68A8"/>
    <w:rsid w:val="006F7CFC"/>
    <w:rsid w:val="0070763F"/>
    <w:rsid w:val="00714625"/>
    <w:rsid w:val="007338C1"/>
    <w:rsid w:val="00741C70"/>
    <w:rsid w:val="007446AB"/>
    <w:rsid w:val="00774373"/>
    <w:rsid w:val="00784B16"/>
    <w:rsid w:val="00785505"/>
    <w:rsid w:val="00790BEE"/>
    <w:rsid w:val="007928E6"/>
    <w:rsid w:val="007A1C61"/>
    <w:rsid w:val="007A296F"/>
    <w:rsid w:val="007B11E4"/>
    <w:rsid w:val="007B7811"/>
    <w:rsid w:val="007D68D9"/>
    <w:rsid w:val="00806D07"/>
    <w:rsid w:val="0083683F"/>
    <w:rsid w:val="008374A9"/>
    <w:rsid w:val="008A3EBF"/>
    <w:rsid w:val="008C3248"/>
    <w:rsid w:val="008D076D"/>
    <w:rsid w:val="008D2E30"/>
    <w:rsid w:val="008D3DAF"/>
    <w:rsid w:val="008F097E"/>
    <w:rsid w:val="00913DCE"/>
    <w:rsid w:val="0098541D"/>
    <w:rsid w:val="00987CFF"/>
    <w:rsid w:val="009914BC"/>
    <w:rsid w:val="009936E2"/>
    <w:rsid w:val="009965C5"/>
    <w:rsid w:val="009A00F9"/>
    <w:rsid w:val="009D0D8F"/>
    <w:rsid w:val="009E7549"/>
    <w:rsid w:val="00A0518D"/>
    <w:rsid w:val="00A7126F"/>
    <w:rsid w:val="00AA37BF"/>
    <w:rsid w:val="00AC14CD"/>
    <w:rsid w:val="00B331DC"/>
    <w:rsid w:val="00B36EE6"/>
    <w:rsid w:val="00B54CBD"/>
    <w:rsid w:val="00B93346"/>
    <w:rsid w:val="00BA5FAF"/>
    <w:rsid w:val="00BB0CC6"/>
    <w:rsid w:val="00BB7139"/>
    <w:rsid w:val="00BD409B"/>
    <w:rsid w:val="00BF173D"/>
    <w:rsid w:val="00C20E09"/>
    <w:rsid w:val="00C329CE"/>
    <w:rsid w:val="00C51DC8"/>
    <w:rsid w:val="00C54424"/>
    <w:rsid w:val="00C5580A"/>
    <w:rsid w:val="00C61922"/>
    <w:rsid w:val="00C64096"/>
    <w:rsid w:val="00C72AC7"/>
    <w:rsid w:val="00CA54B7"/>
    <w:rsid w:val="00CB69C7"/>
    <w:rsid w:val="00D064B9"/>
    <w:rsid w:val="00D15606"/>
    <w:rsid w:val="00D1757B"/>
    <w:rsid w:val="00D34157"/>
    <w:rsid w:val="00D75544"/>
    <w:rsid w:val="00D80239"/>
    <w:rsid w:val="00DA5B38"/>
    <w:rsid w:val="00DB1A88"/>
    <w:rsid w:val="00DC7C13"/>
    <w:rsid w:val="00DD39BC"/>
    <w:rsid w:val="00DF1BED"/>
    <w:rsid w:val="00E0007D"/>
    <w:rsid w:val="00E13002"/>
    <w:rsid w:val="00E13D9B"/>
    <w:rsid w:val="00E17087"/>
    <w:rsid w:val="00E17B93"/>
    <w:rsid w:val="00E23535"/>
    <w:rsid w:val="00E54E76"/>
    <w:rsid w:val="00E64004"/>
    <w:rsid w:val="00E72397"/>
    <w:rsid w:val="00E72996"/>
    <w:rsid w:val="00E84443"/>
    <w:rsid w:val="00E8458C"/>
    <w:rsid w:val="00E84BA5"/>
    <w:rsid w:val="00E90108"/>
    <w:rsid w:val="00E927C3"/>
    <w:rsid w:val="00EA657A"/>
    <w:rsid w:val="00EB0085"/>
    <w:rsid w:val="00EC7D42"/>
    <w:rsid w:val="00ED09C9"/>
    <w:rsid w:val="00ED11B0"/>
    <w:rsid w:val="00F2149E"/>
    <w:rsid w:val="00F24E57"/>
    <w:rsid w:val="00F252AC"/>
    <w:rsid w:val="00F315B2"/>
    <w:rsid w:val="00F33A38"/>
    <w:rsid w:val="00F50BBD"/>
    <w:rsid w:val="00F52CAB"/>
    <w:rsid w:val="00F630D2"/>
    <w:rsid w:val="00F6640C"/>
    <w:rsid w:val="00FA22ED"/>
    <w:rsid w:val="00FB101E"/>
    <w:rsid w:val="00FB7175"/>
    <w:rsid w:val="00FC1A43"/>
    <w:rsid w:val="00FC46E4"/>
    <w:rsid w:val="00FD17F7"/>
    <w:rsid w:val="00FD5160"/>
    <w:rsid w:val="014CB10C"/>
    <w:rsid w:val="0493DF57"/>
    <w:rsid w:val="123927D0"/>
    <w:rsid w:val="387419BD"/>
    <w:rsid w:val="40FA7F5B"/>
    <w:rsid w:val="5015B825"/>
    <w:rsid w:val="56A612D0"/>
    <w:rsid w:val="62A43087"/>
    <w:rsid w:val="62B004B6"/>
    <w:rsid w:val="6819F14F"/>
    <w:rsid w:val="7139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AEF0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081DBC"/>
    <w:pPr>
      <w:jc w:val="center"/>
    </w:pPr>
  </w:style>
  <w:style w:type="character" w:customStyle="1" w:styleId="NoteHeadingChar">
    <w:name w:val="Note Heading Char"/>
    <w:basedOn w:val="DefaultParagraphFont"/>
    <w:link w:val="NoteHeading"/>
    <w:uiPriority w:val="99"/>
    <w:rsid w:val="00081DBC"/>
  </w:style>
  <w:style w:type="paragraph" w:styleId="Closing">
    <w:name w:val="Closing"/>
    <w:basedOn w:val="Normal"/>
    <w:link w:val="ClosingChar"/>
    <w:uiPriority w:val="99"/>
    <w:unhideWhenUsed/>
    <w:rsid w:val="00081DBC"/>
    <w:pPr>
      <w:jc w:val="right"/>
    </w:pPr>
  </w:style>
  <w:style w:type="character" w:customStyle="1" w:styleId="ClosingChar">
    <w:name w:val="Closing Char"/>
    <w:basedOn w:val="DefaultParagraphFont"/>
    <w:link w:val="Closing"/>
    <w:uiPriority w:val="99"/>
    <w:rsid w:val="00081DBC"/>
  </w:style>
  <w:style w:type="paragraph" w:styleId="Header">
    <w:name w:val="header"/>
    <w:basedOn w:val="Normal"/>
    <w:link w:val="HeaderChar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790BEE"/>
  </w:style>
  <w:style w:type="paragraph" w:styleId="Footer">
    <w:name w:val="footer"/>
    <w:basedOn w:val="Normal"/>
    <w:link w:val="FooterChar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790BEE"/>
  </w:style>
  <w:style w:type="paragraph" w:styleId="BalloonText">
    <w:name w:val="Balloon Text"/>
    <w:basedOn w:val="Normal"/>
    <w:link w:val="BalloonTextChar"/>
    <w:uiPriority w:val="99"/>
    <w:semiHidden/>
    <w:unhideWhenUsed/>
    <w:rsid w:val="00D15606"/>
    <w:rPr>
      <w:rFonts w:ascii="Arial" w:eastAsia="MS Gothic" w:hAnsi="Arial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15606"/>
    <w:rPr>
      <w:rFonts w:ascii="Arial" w:eastAsia="MS Gothic" w:hAnsi="Arial" w:cs="Times New Roman"/>
      <w:sz w:val="18"/>
      <w:szCs w:val="18"/>
    </w:rPr>
  </w:style>
  <w:style w:type="table" w:styleId="TableGrid">
    <w:name w:val="Table Grid"/>
    <w:basedOn w:val="TableNormal"/>
    <w:uiPriority w:val="39"/>
    <w:rsid w:val="00BF1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683F"/>
    <w:pPr>
      <w:ind w:leftChars="400" w:left="840"/>
    </w:pPr>
  </w:style>
  <w:style w:type="character" w:styleId="CommentReference">
    <w:name w:val="annotation reference"/>
    <w:basedOn w:val="DefaultParagraphFont"/>
    <w:uiPriority w:val="99"/>
    <w:semiHidden/>
    <w:unhideWhenUsed/>
    <w:rsid w:val="00FB10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FB101E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FB101E"/>
    <w:rPr>
      <w:kern w:val="2"/>
      <w:sz w:val="21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10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101E"/>
    <w:rPr>
      <w:b/>
      <w:bCs/>
      <w:kern w:val="2"/>
      <w:sz w:val="21"/>
      <w:szCs w:val="22"/>
    </w:rPr>
  </w:style>
  <w:style w:type="paragraph" w:styleId="Revision">
    <w:name w:val="Revision"/>
    <w:hidden/>
    <w:uiPriority w:val="99"/>
    <w:semiHidden/>
    <w:rsid w:val="006D68A8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164</Characters>
  <Application>Microsoft Office Word</Application>
  <DocSecurity>0</DocSecurity>
  <Lines>27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2025-10-31T02:04:00Z</dcterms:created>
  <dcterms:modified xsi:type="dcterms:W3CDTF">2026-01-07T07:14:00Z</dcterms:modified>
</cp:coreProperties>
</file>